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1CB0F" w14:textId="418D35E4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791CB12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1CB10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1CB11" w14:textId="77777777" w:rsidR="0055375D" w:rsidRPr="0011603A" w:rsidRDefault="003D2AEB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D2AEB">
              <w:rPr>
                <w:b/>
                <w:sz w:val="26"/>
                <w:szCs w:val="26"/>
                <w:lang w:val="en-US"/>
              </w:rPr>
              <w:t>203B_091</w:t>
            </w:r>
          </w:p>
        </w:tc>
      </w:tr>
      <w:tr w:rsidR="0055375D" w:rsidRPr="00C44B8B" w14:paraId="0791CB1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1CB1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1CB14" w14:textId="77777777" w:rsidR="0055375D" w:rsidRPr="001D7DD2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5D6924" w:rsidRPr="001D7DD2">
              <w:rPr>
                <w:b/>
                <w:sz w:val="26"/>
                <w:szCs w:val="26"/>
                <w:lang w:val="en-US"/>
              </w:rPr>
              <w:t>2045487</w:t>
            </w:r>
            <w:r w:rsidRPr="001D7DD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112F15" w14:paraId="22F2ABD3" w14:textId="77777777" w:rsidTr="0053733C">
        <w:trPr>
          <w:jc w:val="right"/>
        </w:trPr>
        <w:tc>
          <w:tcPr>
            <w:tcW w:w="5500" w:type="dxa"/>
            <w:hideMark/>
          </w:tcPr>
          <w:p w14:paraId="5B3BDF4E" w14:textId="77777777" w:rsidR="00112F15" w:rsidRDefault="00112F15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112F15" w:rsidRPr="006A2A48" w14:paraId="3C91CB7D" w14:textId="77777777" w:rsidTr="0053733C">
        <w:trPr>
          <w:jc w:val="right"/>
        </w:trPr>
        <w:tc>
          <w:tcPr>
            <w:tcW w:w="5500" w:type="dxa"/>
            <w:hideMark/>
          </w:tcPr>
          <w:p w14:paraId="52B67420" w14:textId="77777777" w:rsidR="00112F15" w:rsidRPr="006A2A48" w:rsidRDefault="00112F15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112F15" w:rsidRPr="006A2A48" w14:paraId="4A3EC15B" w14:textId="77777777" w:rsidTr="0053733C">
        <w:trPr>
          <w:jc w:val="right"/>
        </w:trPr>
        <w:tc>
          <w:tcPr>
            <w:tcW w:w="5500" w:type="dxa"/>
            <w:hideMark/>
          </w:tcPr>
          <w:p w14:paraId="40384869" w14:textId="77777777" w:rsidR="00112F15" w:rsidRPr="006A2A48" w:rsidRDefault="00112F15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112F15" w:rsidRPr="006A2A48" w14:paraId="00BF60D1" w14:textId="77777777" w:rsidTr="0053733C">
        <w:trPr>
          <w:jc w:val="right"/>
        </w:trPr>
        <w:tc>
          <w:tcPr>
            <w:tcW w:w="5500" w:type="dxa"/>
            <w:hideMark/>
          </w:tcPr>
          <w:p w14:paraId="648C9866" w14:textId="77777777" w:rsidR="00112F15" w:rsidRPr="006A2A48" w:rsidRDefault="00112F15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112F15" w14:paraId="03C3A90B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48F1EAA5" w14:textId="77777777" w:rsidR="00112F15" w:rsidRDefault="00112F15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112F15" w:rsidRPr="006A2A48" w14:paraId="0E99E906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0438B58F" w14:textId="77777777" w:rsidR="00112F15" w:rsidRPr="006A2A48" w:rsidRDefault="00112F15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791CB1A" w14:textId="77777777" w:rsidR="0026453A" w:rsidRPr="00697DC5" w:rsidRDefault="0026453A" w:rsidP="0026453A"/>
    <w:p w14:paraId="0791CB1B" w14:textId="77777777" w:rsidR="0026453A" w:rsidRPr="00697DC5" w:rsidRDefault="0026453A" w:rsidP="0026453A"/>
    <w:p w14:paraId="0791CB1C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0791CB1D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A126E">
        <w:rPr>
          <w:b/>
          <w:sz w:val="26"/>
          <w:szCs w:val="26"/>
        </w:rPr>
        <w:t>(</w:t>
      </w:r>
      <w:r w:rsidR="005D6924" w:rsidRPr="003F5789">
        <w:rPr>
          <w:b/>
          <w:sz w:val="26"/>
          <w:szCs w:val="26"/>
        </w:rPr>
        <w:t>Б</w:t>
      </w:r>
      <w:r w:rsidR="004A126E">
        <w:rPr>
          <w:b/>
          <w:sz w:val="26"/>
          <w:szCs w:val="26"/>
        </w:rPr>
        <w:t>олт</w:t>
      </w:r>
      <w:r w:rsidR="005D6924" w:rsidRPr="003F5789">
        <w:rPr>
          <w:b/>
          <w:sz w:val="26"/>
          <w:szCs w:val="26"/>
        </w:rPr>
        <w:t xml:space="preserve"> М16Х80</w:t>
      </w:r>
      <w:r w:rsidR="004A126E">
        <w:rPr>
          <w:b/>
          <w:sz w:val="26"/>
          <w:szCs w:val="26"/>
        </w:rPr>
        <w:t>)</w:t>
      </w:r>
      <w:r w:rsidR="003F578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791CB1E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791CB1F" w14:textId="77777777" w:rsidR="004A126E" w:rsidRDefault="004A126E" w:rsidP="004A126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791CB20" w14:textId="77777777" w:rsidR="004A126E" w:rsidRDefault="004A126E" w:rsidP="004A126E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0791CB21" w14:textId="77777777" w:rsidR="004A126E" w:rsidRDefault="004A126E" w:rsidP="004A126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791CB22" w14:textId="77777777" w:rsidR="004A126E" w:rsidRDefault="004A126E" w:rsidP="004A126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791CB23" w14:textId="77777777" w:rsidR="004A126E" w:rsidRDefault="004A126E" w:rsidP="004A126E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791CB24" w14:textId="77777777" w:rsidR="004A126E" w:rsidRDefault="004A126E" w:rsidP="004A126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791CB25" w14:textId="77777777" w:rsidR="004A126E" w:rsidRDefault="004A126E" w:rsidP="004A126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791CB26" w14:textId="77777777" w:rsidR="004A126E" w:rsidRDefault="004A126E" w:rsidP="004A126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791CB27" w14:textId="77777777" w:rsidR="004A126E" w:rsidRDefault="004A126E" w:rsidP="004A126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791CB28" w14:textId="77777777" w:rsidR="004A126E" w:rsidRDefault="004A126E" w:rsidP="004A126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791CB29" w14:textId="77777777" w:rsidR="004A126E" w:rsidRDefault="004A126E" w:rsidP="004A126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791CB2A" w14:textId="36266193" w:rsidR="004A126E" w:rsidRDefault="004A126E" w:rsidP="004A126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112F15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791CB2B" w14:textId="77777777" w:rsidR="004A126E" w:rsidRDefault="004A126E" w:rsidP="004A126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791CB2C" w14:textId="77777777" w:rsidR="004A126E" w:rsidRDefault="004A126E" w:rsidP="004A126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791CB2D" w14:textId="77777777" w:rsidR="004A126E" w:rsidRDefault="004A126E" w:rsidP="004A126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791CB2E" w14:textId="77777777" w:rsidR="004A126E" w:rsidRDefault="004A126E" w:rsidP="004A126E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791CB2F" w14:textId="77777777" w:rsidR="004A126E" w:rsidRDefault="004A126E" w:rsidP="004A126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791CB30" w14:textId="77777777" w:rsidR="004A126E" w:rsidRDefault="004A126E" w:rsidP="004A126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791CB31" w14:textId="77777777" w:rsidR="004A126E" w:rsidRDefault="004A126E" w:rsidP="004A126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791CB32" w14:textId="77777777" w:rsidR="004A126E" w:rsidRDefault="004A126E" w:rsidP="004A126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791CB33" w14:textId="77777777" w:rsidR="004A126E" w:rsidRDefault="004A126E" w:rsidP="004A126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0791CB34" w14:textId="77777777" w:rsidR="004A126E" w:rsidRDefault="004A126E" w:rsidP="004A126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791CB35" w14:textId="77777777" w:rsidR="004A126E" w:rsidRDefault="004A126E" w:rsidP="004A126E">
      <w:pPr>
        <w:spacing w:line="276" w:lineRule="auto"/>
        <w:rPr>
          <w:sz w:val="24"/>
          <w:szCs w:val="24"/>
        </w:rPr>
      </w:pPr>
    </w:p>
    <w:p w14:paraId="0791CB36" w14:textId="77777777" w:rsidR="004A126E" w:rsidRDefault="004A126E" w:rsidP="004A126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791CB37" w14:textId="77777777" w:rsidR="004A126E" w:rsidRDefault="004A126E" w:rsidP="004A12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791CB38" w14:textId="77777777" w:rsidR="004A126E" w:rsidRDefault="004A126E" w:rsidP="004A12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791CB39" w14:textId="77777777" w:rsidR="004A126E" w:rsidRDefault="004A126E" w:rsidP="004A126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791CB3A" w14:textId="77777777" w:rsidR="004A126E" w:rsidRDefault="004A126E" w:rsidP="004A12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791CB3B" w14:textId="77777777" w:rsidR="004A126E" w:rsidRDefault="004A126E" w:rsidP="004A12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791CB3C" w14:textId="77777777" w:rsidR="004A126E" w:rsidRDefault="004A126E" w:rsidP="004A126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791CB3D" w14:textId="77777777" w:rsidR="004A126E" w:rsidRDefault="004A126E" w:rsidP="004A12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791CB3E" w14:textId="77777777" w:rsidR="004A126E" w:rsidRDefault="004A126E" w:rsidP="004A12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791CB3F" w14:textId="77777777" w:rsidR="004A126E" w:rsidRDefault="004A126E" w:rsidP="004A12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791CB40" w14:textId="77777777" w:rsidR="004A126E" w:rsidRDefault="004A126E" w:rsidP="004A12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791CB41" w14:textId="77777777" w:rsidR="004A126E" w:rsidRDefault="004A126E" w:rsidP="004A126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791CB42" w14:textId="77777777" w:rsidR="004A126E" w:rsidRDefault="004A126E" w:rsidP="004A126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791CB43" w14:textId="77777777" w:rsidR="004A126E" w:rsidRDefault="004A126E" w:rsidP="004A126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791CB44" w14:textId="5A579FAE" w:rsidR="004A126E" w:rsidRDefault="004A126E" w:rsidP="004A12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112F15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791CB45" w14:textId="77777777" w:rsidR="004A126E" w:rsidRDefault="004A126E" w:rsidP="004A126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791CB46" w14:textId="77777777" w:rsidR="004A126E" w:rsidRDefault="004A126E" w:rsidP="004A126E">
      <w:pPr>
        <w:rPr>
          <w:sz w:val="26"/>
          <w:szCs w:val="26"/>
        </w:rPr>
      </w:pPr>
    </w:p>
    <w:p w14:paraId="0791CB47" w14:textId="77777777" w:rsidR="004A126E" w:rsidRDefault="004A126E" w:rsidP="004A126E">
      <w:pPr>
        <w:rPr>
          <w:sz w:val="26"/>
          <w:szCs w:val="26"/>
        </w:rPr>
      </w:pPr>
    </w:p>
    <w:p w14:paraId="6E9E6BF1" w14:textId="77777777" w:rsidR="00112F15" w:rsidRPr="00CB6078" w:rsidRDefault="00112F15" w:rsidP="00112F15">
      <w:pPr>
        <w:ind w:firstLine="0"/>
        <w:rPr>
          <w:sz w:val="22"/>
          <w:szCs w:val="22"/>
        </w:rPr>
      </w:pPr>
      <w:bookmarkStart w:id="2" w:name="_GoBack"/>
      <w:bookmarkEnd w:id="2"/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4E9FFACE" w14:textId="77777777" w:rsidR="00112F15" w:rsidRPr="00CB6078" w:rsidRDefault="00112F15" w:rsidP="00112F15">
      <w:pPr>
        <w:ind w:firstLine="0"/>
        <w:rPr>
          <w:sz w:val="26"/>
          <w:szCs w:val="26"/>
        </w:rPr>
      </w:pPr>
    </w:p>
    <w:p w14:paraId="0791CB4A" w14:textId="77777777" w:rsidR="008F73A3" w:rsidRPr="00697DC5" w:rsidRDefault="008F73A3" w:rsidP="004A126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814E0" w14:textId="77777777" w:rsidR="00823B5E" w:rsidRDefault="00823B5E">
      <w:r>
        <w:separator/>
      </w:r>
    </w:p>
  </w:endnote>
  <w:endnote w:type="continuationSeparator" w:id="0">
    <w:p w14:paraId="6DFFC3C2" w14:textId="77777777" w:rsidR="00823B5E" w:rsidRDefault="00823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CA864" w14:textId="77777777" w:rsidR="00823B5E" w:rsidRDefault="00823B5E">
      <w:r>
        <w:separator/>
      </w:r>
    </w:p>
  </w:footnote>
  <w:footnote w:type="continuationSeparator" w:id="0">
    <w:p w14:paraId="6A647859" w14:textId="77777777" w:rsidR="00823B5E" w:rsidRDefault="00823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1CB4F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791CB5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2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51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2F15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DD2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2AEB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78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26E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24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6B0B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B5E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B61A8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02"/>
    <w:rsid w:val="00A501FF"/>
    <w:rsid w:val="00A507B1"/>
    <w:rsid w:val="00A50F37"/>
    <w:rsid w:val="00A515A6"/>
    <w:rsid w:val="00A532D5"/>
    <w:rsid w:val="00A53A7C"/>
    <w:rsid w:val="00A545C2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269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B16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87DF9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0DD5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1C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FCF5C-E118-4730-A4D9-3375870DF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BC81D3-C918-4C4B-9B56-E889CC4D9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D7FC83-A8E9-4EDB-866C-8C54D31E6E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66EE2C4-D170-4A70-B673-08E49185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2016-09-28T08:38:00Z</dcterms:created>
  <dcterms:modified xsi:type="dcterms:W3CDTF">2016-09-28T10:41:00Z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